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3102" w:rsidRDefault="00F73102">
      <w:pPr>
        <w:rPr>
          <w:rStyle w:val="Strong"/>
          <w:rFonts w:ascii="Calibri" w:hAnsi="Calibri" w:cs="Arial"/>
          <w:color w:val="000000"/>
        </w:rPr>
      </w:pPr>
      <w:r>
        <w:rPr>
          <w:rStyle w:val="Strong"/>
          <w:rFonts w:ascii="Calibri" w:hAnsi="Calibri" w:cs="Arial"/>
          <w:color w:val="000000"/>
        </w:rPr>
        <w:t>Archived from wiki page “Sessions” on 4/15/2009</w:t>
      </w:r>
    </w:p>
    <w:p w:rsidR="00D35765" w:rsidRPr="00D35765" w:rsidRDefault="00D35765" w:rsidP="00D35765">
      <w:pPr>
        <w:spacing w:after="0" w:line="240" w:lineRule="auto"/>
        <w:rPr>
          <w:rFonts w:ascii="Arial" w:eastAsia="Times New Roman" w:hAnsi="Arial" w:cs="Arial"/>
          <w:color w:val="000000"/>
          <w:sz w:val="24"/>
          <w:szCs w:val="24"/>
        </w:rPr>
      </w:pPr>
      <w:r w:rsidRPr="00D35765">
        <w:rPr>
          <w:rFonts w:ascii="Arial" w:eastAsia="Times New Roman" w:hAnsi="Arial" w:cs="Arial"/>
          <w:color w:val="000000"/>
          <w:sz w:val="24"/>
          <w:szCs w:val="24"/>
        </w:rPr>
        <w:t xml:space="preserve">Added Jan. 28 by Maria </w:t>
      </w:r>
      <w:r w:rsidRPr="00D35765">
        <w:rPr>
          <w:rFonts w:ascii="Arial" w:eastAsia="Times New Roman" w:hAnsi="Arial" w:cs="Arial"/>
          <w:color w:val="000000"/>
          <w:sz w:val="24"/>
          <w:szCs w:val="24"/>
        </w:rPr>
        <w:br/>
      </w:r>
      <w:r w:rsidRPr="00D35765">
        <w:rPr>
          <w:rFonts w:ascii="Calibri" w:eastAsia="Times New Roman" w:hAnsi="Calibri" w:cs="Arial"/>
          <w:b/>
          <w:bCs/>
          <w:color w:val="000000"/>
          <w:sz w:val="24"/>
          <w:szCs w:val="24"/>
        </w:rPr>
        <w:t xml:space="preserve">Proposed Ideas for Program (To be discussed at next Program meeting before we proceed) </w:t>
      </w:r>
      <w:r w:rsidRPr="00D35765">
        <w:rPr>
          <w:rFonts w:ascii="Arial" w:eastAsia="Times New Roman" w:hAnsi="Arial" w:cs="Arial"/>
          <w:color w:val="000000"/>
          <w:sz w:val="24"/>
          <w:szCs w:val="24"/>
        </w:rPr>
        <w:br/>
      </w:r>
      <w:proofErr w:type="gramStart"/>
      <w:r w:rsidRPr="00D35765">
        <w:rPr>
          <w:rFonts w:ascii="Calibri" w:eastAsia="Times New Roman" w:hAnsi="Calibri" w:cs="Arial"/>
          <w:b/>
          <w:bCs/>
          <w:color w:val="C0504D"/>
          <w:sz w:val="24"/>
          <w:szCs w:val="24"/>
        </w:rPr>
        <w:t>Please</w:t>
      </w:r>
      <w:proofErr w:type="gramEnd"/>
      <w:r w:rsidRPr="00D35765">
        <w:rPr>
          <w:rFonts w:ascii="Calibri" w:eastAsia="Times New Roman" w:hAnsi="Calibri" w:cs="Arial"/>
          <w:b/>
          <w:bCs/>
          <w:color w:val="C0504D"/>
          <w:sz w:val="24"/>
          <w:szCs w:val="24"/>
        </w:rPr>
        <w:t xml:space="preserve"> add your ideas to these suggestions. </w:t>
      </w:r>
      <w:r w:rsidRPr="00D35765">
        <w:rPr>
          <w:rFonts w:ascii="Arial" w:eastAsia="Times New Roman" w:hAnsi="Arial" w:cs="Arial"/>
          <w:color w:val="000000"/>
          <w:sz w:val="24"/>
          <w:szCs w:val="24"/>
        </w:rPr>
        <w:br/>
      </w:r>
      <w:r w:rsidRPr="00D35765">
        <w:rPr>
          <w:rFonts w:ascii="Arial" w:eastAsia="Times New Roman" w:hAnsi="Arial" w:cs="Arial"/>
          <w:color w:val="000000"/>
          <w:sz w:val="24"/>
          <w:szCs w:val="24"/>
        </w:rPr>
        <w:br/>
      </w:r>
      <w:r w:rsidRPr="00D35765">
        <w:rPr>
          <w:rFonts w:ascii="Arial" w:eastAsia="Times New Roman" w:hAnsi="Arial" w:cs="Arial"/>
          <w:color w:val="000000"/>
          <w:sz w:val="24"/>
          <w:szCs w:val="24"/>
        </w:rPr>
        <w:br/>
      </w:r>
    </w:p>
    <w:p w:rsidR="00D35765" w:rsidRPr="00D35765" w:rsidRDefault="00D35765" w:rsidP="00D35765">
      <w:pPr>
        <w:spacing w:after="0" w:line="240" w:lineRule="auto"/>
        <w:outlineLvl w:val="3"/>
        <w:rPr>
          <w:rFonts w:ascii="Arial" w:eastAsia="Times New Roman" w:hAnsi="Arial" w:cs="Arial"/>
          <w:b/>
          <w:bCs/>
          <w:color w:val="000000"/>
          <w:sz w:val="26"/>
          <w:szCs w:val="26"/>
        </w:rPr>
      </w:pPr>
      <w:r w:rsidRPr="00D35765">
        <w:rPr>
          <w:rFonts w:ascii="Calibri" w:eastAsia="Times New Roman" w:hAnsi="Calibri" w:cs="Arial"/>
          <w:b/>
          <w:bCs/>
          <w:color w:val="000000"/>
          <w:sz w:val="26"/>
        </w:rPr>
        <w:t xml:space="preserve">Confirmed speakers: </w:t>
      </w:r>
    </w:p>
    <w:p w:rsidR="00D35765" w:rsidRPr="00D35765" w:rsidRDefault="00D35765" w:rsidP="00D35765">
      <w:pPr>
        <w:spacing w:after="0" w:line="240" w:lineRule="auto"/>
        <w:rPr>
          <w:rFonts w:ascii="Arial" w:eastAsia="Times New Roman" w:hAnsi="Arial" w:cs="Arial"/>
          <w:color w:val="000000"/>
          <w:sz w:val="24"/>
          <w:szCs w:val="24"/>
        </w:rPr>
      </w:pPr>
      <w:r w:rsidRPr="00D35765">
        <w:rPr>
          <w:rFonts w:ascii="Calibri" w:eastAsia="Times New Roman" w:hAnsi="Calibri" w:cs="Arial"/>
          <w:color w:val="000000"/>
          <w:sz w:val="24"/>
          <w:szCs w:val="24"/>
        </w:rPr>
        <w:t xml:space="preserve">Paula </w:t>
      </w:r>
      <w:proofErr w:type="spellStart"/>
      <w:r w:rsidRPr="00D35765">
        <w:rPr>
          <w:rFonts w:ascii="Calibri" w:eastAsia="Times New Roman" w:hAnsi="Calibri" w:cs="Arial"/>
          <w:color w:val="000000"/>
          <w:sz w:val="24"/>
          <w:szCs w:val="24"/>
        </w:rPr>
        <w:t>Mirk</w:t>
      </w:r>
      <w:proofErr w:type="spellEnd"/>
      <w:r w:rsidRPr="00D35765">
        <w:rPr>
          <w:rFonts w:ascii="Calibri" w:eastAsia="Times New Roman" w:hAnsi="Calibri" w:cs="Arial"/>
          <w:color w:val="000000"/>
          <w:sz w:val="24"/>
          <w:szCs w:val="24"/>
        </w:rPr>
        <w:t xml:space="preserve"> - Ethics and Social Justice (confirmed) Available G period to talk to GPS students </w:t>
      </w:r>
      <w:r w:rsidRPr="00D35765">
        <w:rPr>
          <w:rFonts w:ascii="Calibri" w:eastAsia="Times New Roman" w:hAnsi="Calibri" w:cs="Arial"/>
          <w:color w:val="000000"/>
          <w:sz w:val="24"/>
          <w:szCs w:val="24"/>
        </w:rPr>
        <w:br/>
        <w:t xml:space="preserve">Bill Brock - former US Trade Representative, US Labor Secretary, Congressman, Senator, and RNC Chairman. </w:t>
      </w:r>
      <w:r w:rsidRPr="00D35765">
        <w:rPr>
          <w:rFonts w:ascii="Calibri" w:eastAsia="Times New Roman" w:hAnsi="Calibri" w:cs="Arial"/>
          <w:color w:val="000000"/>
          <w:sz w:val="24"/>
          <w:szCs w:val="24"/>
        </w:rPr>
        <w:br/>
      </w:r>
      <w:r w:rsidRPr="00D35765">
        <w:rPr>
          <w:rFonts w:ascii="Calibri" w:eastAsia="Times New Roman" w:hAnsi="Calibri" w:cs="Arial"/>
          <w:color w:val="000000"/>
          <w:sz w:val="24"/>
          <w:szCs w:val="24"/>
        </w:rPr>
        <w:br/>
      </w:r>
      <w:r w:rsidRPr="00D35765">
        <w:rPr>
          <w:rFonts w:ascii="Calibri" w:eastAsia="Times New Roman" w:hAnsi="Calibri" w:cs="Arial"/>
          <w:color w:val="000000"/>
          <w:sz w:val="24"/>
          <w:szCs w:val="24"/>
        </w:rPr>
        <w:br/>
      </w:r>
      <w:r w:rsidRPr="00D35765">
        <w:rPr>
          <w:rFonts w:ascii="Arial" w:eastAsia="Times New Roman" w:hAnsi="Arial" w:cs="Arial"/>
          <w:color w:val="000000"/>
          <w:sz w:val="24"/>
          <w:szCs w:val="24"/>
        </w:rPr>
        <w:br/>
      </w:r>
    </w:p>
    <w:p w:rsidR="00D35765" w:rsidRPr="00D35765" w:rsidRDefault="00D35765" w:rsidP="00D35765">
      <w:pPr>
        <w:spacing w:after="0" w:line="240" w:lineRule="auto"/>
        <w:outlineLvl w:val="3"/>
        <w:rPr>
          <w:rFonts w:ascii="Arial" w:eastAsia="Times New Roman" w:hAnsi="Arial" w:cs="Arial"/>
          <w:b/>
          <w:bCs/>
          <w:color w:val="000000"/>
          <w:sz w:val="26"/>
          <w:szCs w:val="26"/>
        </w:rPr>
      </w:pPr>
      <w:r w:rsidRPr="00D35765">
        <w:rPr>
          <w:rFonts w:ascii="Calibri" w:eastAsia="Times New Roman" w:hAnsi="Calibri" w:cs="Arial"/>
          <w:b/>
          <w:bCs/>
          <w:color w:val="000000"/>
          <w:sz w:val="26"/>
        </w:rPr>
        <w:t xml:space="preserve">Potential speakers: </w:t>
      </w:r>
    </w:p>
    <w:p w:rsidR="00D35765" w:rsidRPr="00D35765" w:rsidRDefault="00D35765" w:rsidP="00D35765">
      <w:pPr>
        <w:spacing w:after="0" w:line="240" w:lineRule="auto"/>
        <w:rPr>
          <w:rFonts w:ascii="Arial" w:eastAsia="Times New Roman" w:hAnsi="Arial" w:cs="Arial"/>
          <w:color w:val="000000"/>
          <w:sz w:val="24"/>
          <w:szCs w:val="24"/>
        </w:rPr>
      </w:pPr>
      <w:r w:rsidRPr="00D35765">
        <w:rPr>
          <w:rFonts w:ascii="Arial" w:eastAsia="Times New Roman" w:hAnsi="Arial" w:cs="Arial"/>
          <w:color w:val="000000"/>
          <w:sz w:val="24"/>
          <w:szCs w:val="24"/>
        </w:rPr>
        <w:t xml:space="preserve">Al Gore </w:t>
      </w:r>
      <w:r w:rsidRPr="00D35765">
        <w:rPr>
          <w:rFonts w:ascii="Arial" w:eastAsia="Times New Roman" w:hAnsi="Arial" w:cs="Arial"/>
          <w:color w:val="000000"/>
          <w:sz w:val="24"/>
          <w:szCs w:val="24"/>
        </w:rPr>
        <w:br/>
      </w:r>
      <w:bookmarkStart w:id="0" w:name="htmldiff1"/>
      <w:del w:id="1" w:author="Unknown">
        <w:r w:rsidRPr="00D35765">
          <w:rPr>
            <w:rFonts w:ascii="Arial" w:eastAsia="Times New Roman" w:hAnsi="Arial" w:cs="Arial"/>
            <w:color w:val="880000"/>
            <w:sz w:val="24"/>
            <w:szCs w:val="24"/>
            <w:shd w:val="clear" w:color="auto" w:fill="FF8888"/>
          </w:rPr>
          <w:delText xml:space="preserve">Greg Mortenson - Three Cups of Tea (not confirmed) copies of new book provided </w:delText>
        </w:r>
      </w:del>
      <w:bookmarkEnd w:id="0"/>
      <w:r w:rsidRPr="00D35765">
        <w:rPr>
          <w:rFonts w:ascii="Arial" w:eastAsia="Times New Roman" w:hAnsi="Arial" w:cs="Arial"/>
          <w:color w:val="000000"/>
          <w:sz w:val="24"/>
          <w:szCs w:val="24"/>
        </w:rPr>
        <w:br/>
        <w:t xml:space="preserve">Samantha Power (if </w:t>
      </w:r>
      <w:proofErr w:type="spellStart"/>
      <w:r w:rsidRPr="00D35765">
        <w:rPr>
          <w:rFonts w:ascii="Arial" w:eastAsia="Times New Roman" w:hAnsi="Arial" w:cs="Arial"/>
          <w:color w:val="000000"/>
          <w:sz w:val="24"/>
          <w:szCs w:val="24"/>
        </w:rPr>
        <w:t>Mortenson</w:t>
      </w:r>
      <w:proofErr w:type="spellEnd"/>
      <w:r w:rsidRPr="00D35765">
        <w:rPr>
          <w:rFonts w:ascii="Arial" w:eastAsia="Times New Roman" w:hAnsi="Arial" w:cs="Arial"/>
          <w:color w:val="000000"/>
          <w:sz w:val="24"/>
          <w:szCs w:val="24"/>
        </w:rPr>
        <w:t xml:space="preserve"> can't come)-Anna </w:t>
      </w:r>
      <w:proofErr w:type="spellStart"/>
      <w:r w:rsidRPr="00D35765">
        <w:rPr>
          <w:rFonts w:ascii="Arial" w:eastAsia="Times New Roman" w:hAnsi="Arial" w:cs="Arial"/>
          <w:color w:val="000000"/>
          <w:sz w:val="24"/>
          <w:szCs w:val="24"/>
        </w:rPr>
        <w:t>Lindh</w:t>
      </w:r>
      <w:proofErr w:type="spellEnd"/>
      <w:r w:rsidRPr="00D35765">
        <w:rPr>
          <w:rFonts w:ascii="Arial" w:eastAsia="Times New Roman" w:hAnsi="Arial" w:cs="Arial"/>
          <w:color w:val="000000"/>
          <w:sz w:val="24"/>
          <w:szCs w:val="24"/>
        </w:rPr>
        <w:t xml:space="preserve"> Professor of Practice of Global Leadership and </w:t>
      </w:r>
      <w:r w:rsidRPr="00D35765">
        <w:rPr>
          <w:rFonts w:ascii="Arial" w:eastAsia="Times New Roman" w:hAnsi="Arial" w:cs="Arial"/>
          <w:color w:val="000000"/>
          <w:sz w:val="24"/>
          <w:szCs w:val="24"/>
        </w:rPr>
        <w:br/>
        <w:t xml:space="preserve">Public Policy Carr Center for Human Rights Policy at John F. Kennedy School of Government-Harvard. </w:t>
      </w:r>
      <w:r w:rsidRPr="00D35765">
        <w:rPr>
          <w:rFonts w:ascii="Arial" w:eastAsia="Times New Roman" w:hAnsi="Arial" w:cs="Arial"/>
          <w:color w:val="000000"/>
          <w:sz w:val="24"/>
          <w:szCs w:val="24"/>
        </w:rPr>
        <w:br/>
      </w:r>
      <w:r w:rsidRPr="00D35765">
        <w:rPr>
          <w:rFonts w:ascii="Calibri" w:eastAsia="Times New Roman" w:hAnsi="Calibri" w:cs="Arial"/>
          <w:color w:val="000000"/>
          <w:sz w:val="24"/>
          <w:szCs w:val="24"/>
        </w:rPr>
        <w:br/>
      </w:r>
      <w:r w:rsidRPr="00D35765">
        <w:rPr>
          <w:rFonts w:ascii="Arial" w:eastAsia="Times New Roman" w:hAnsi="Arial" w:cs="Arial"/>
          <w:color w:val="000000"/>
          <w:sz w:val="24"/>
          <w:szCs w:val="24"/>
        </w:rPr>
        <w:br/>
      </w:r>
    </w:p>
    <w:p w:rsidR="00D35765" w:rsidRPr="00D35765" w:rsidRDefault="00D35765" w:rsidP="00D35765">
      <w:pPr>
        <w:spacing w:after="0" w:line="240" w:lineRule="auto"/>
        <w:outlineLvl w:val="3"/>
        <w:rPr>
          <w:rFonts w:ascii="Arial" w:eastAsia="Times New Roman" w:hAnsi="Arial" w:cs="Arial"/>
          <w:b/>
          <w:bCs/>
          <w:color w:val="000000"/>
          <w:sz w:val="26"/>
          <w:szCs w:val="26"/>
        </w:rPr>
      </w:pPr>
      <w:r w:rsidRPr="00D35765">
        <w:rPr>
          <w:rFonts w:ascii="Arial" w:eastAsia="Times New Roman" w:hAnsi="Arial" w:cs="Arial"/>
          <w:b/>
          <w:bCs/>
          <w:color w:val="000000"/>
          <w:sz w:val="26"/>
        </w:rPr>
        <w:t xml:space="preserve">Topics/Threads for Discussion Segments for “Best Practices” </w:t>
      </w:r>
    </w:p>
    <w:p w:rsidR="00D35765" w:rsidRPr="00D35765" w:rsidRDefault="00D35765" w:rsidP="00D35765">
      <w:pPr>
        <w:spacing w:after="240" w:line="240" w:lineRule="auto"/>
        <w:rPr>
          <w:rFonts w:ascii="Arial" w:eastAsia="Times New Roman" w:hAnsi="Arial" w:cs="Arial"/>
          <w:color w:val="000000"/>
          <w:sz w:val="24"/>
          <w:szCs w:val="24"/>
        </w:rPr>
      </w:pPr>
      <w:r w:rsidRPr="00D35765">
        <w:rPr>
          <w:rFonts w:ascii="Arial" w:eastAsia="Times New Roman" w:hAnsi="Arial" w:cs="Arial"/>
          <w:color w:val="000000"/>
          <w:sz w:val="24"/>
          <w:szCs w:val="24"/>
        </w:rPr>
        <w:br/>
      </w:r>
      <w:r w:rsidRPr="00D35765">
        <w:rPr>
          <w:rFonts w:ascii="Calibri" w:eastAsia="Times New Roman" w:hAnsi="Calibri" w:cs="Arial"/>
          <w:color w:val="000000"/>
          <w:sz w:val="24"/>
          <w:szCs w:val="24"/>
        </w:rPr>
        <w:t xml:space="preserve">. </w:t>
      </w:r>
      <w:r w:rsidRPr="00D35765">
        <w:rPr>
          <w:rFonts w:ascii="Calibri" w:eastAsia="Times New Roman" w:hAnsi="Calibri" w:cs="Arial"/>
          <w:b/>
          <w:bCs/>
          <w:color w:val="000000"/>
          <w:sz w:val="24"/>
          <w:szCs w:val="24"/>
        </w:rPr>
        <w:t xml:space="preserve">Ethics and Social Justice </w:t>
      </w:r>
      <w:r w:rsidRPr="00D35765">
        <w:rPr>
          <w:rFonts w:ascii="Calibri" w:eastAsia="Times New Roman" w:hAnsi="Calibri" w:cs="Arial"/>
          <w:color w:val="000000"/>
          <w:sz w:val="24"/>
          <w:szCs w:val="24"/>
        </w:rPr>
        <w:t xml:space="preserve">(group discussion following Paula </w:t>
      </w:r>
      <w:proofErr w:type="spellStart"/>
      <w:r w:rsidRPr="00D35765">
        <w:rPr>
          <w:rFonts w:ascii="Calibri" w:eastAsia="Times New Roman" w:hAnsi="Calibri" w:cs="Arial"/>
          <w:color w:val="000000"/>
          <w:sz w:val="24"/>
          <w:szCs w:val="24"/>
        </w:rPr>
        <w:t>Mirk’s</w:t>
      </w:r>
      <w:proofErr w:type="spellEnd"/>
      <w:r w:rsidRPr="00D35765">
        <w:rPr>
          <w:rFonts w:ascii="Calibri" w:eastAsia="Times New Roman" w:hAnsi="Calibri" w:cs="Arial"/>
          <w:color w:val="000000"/>
          <w:sz w:val="24"/>
          <w:szCs w:val="24"/>
        </w:rPr>
        <w:t xml:space="preserve"> presentation) </w:t>
      </w:r>
      <w:r w:rsidRPr="00D35765">
        <w:rPr>
          <w:rFonts w:ascii="Arial" w:eastAsia="Times New Roman" w:hAnsi="Arial" w:cs="Arial"/>
          <w:color w:val="000000"/>
          <w:sz w:val="24"/>
          <w:szCs w:val="24"/>
        </w:rPr>
        <w:br/>
      </w:r>
      <w:r w:rsidRPr="00D35765">
        <w:rPr>
          <w:rFonts w:ascii="Arial" w:eastAsia="Times New Roman" w:hAnsi="Arial" w:cs="Arial"/>
          <w:color w:val="28953C"/>
          <w:sz w:val="24"/>
          <w:szCs w:val="24"/>
        </w:rPr>
        <w:t xml:space="preserve">Facilitated be Johann </w:t>
      </w:r>
      <w:proofErr w:type="spellStart"/>
      <w:r w:rsidRPr="00D35765">
        <w:rPr>
          <w:rFonts w:ascii="Arial" w:eastAsia="Times New Roman" w:hAnsi="Arial" w:cs="Arial"/>
          <w:color w:val="28953C"/>
          <w:sz w:val="24"/>
          <w:szCs w:val="24"/>
        </w:rPr>
        <w:t>Aberger</w:t>
      </w:r>
      <w:proofErr w:type="spellEnd"/>
      <w:r w:rsidRPr="00D35765">
        <w:rPr>
          <w:rFonts w:ascii="Arial" w:eastAsia="Times New Roman" w:hAnsi="Arial" w:cs="Arial"/>
          <w:color w:val="28953C"/>
          <w:sz w:val="24"/>
          <w:szCs w:val="24"/>
        </w:rPr>
        <w:t xml:space="preserve"> (David Cook contact</w:t>
      </w:r>
      <w:proofErr w:type="gramStart"/>
      <w:r w:rsidRPr="00D35765">
        <w:rPr>
          <w:rFonts w:ascii="Arial" w:eastAsia="Times New Roman" w:hAnsi="Arial" w:cs="Arial"/>
          <w:color w:val="28953C"/>
          <w:sz w:val="24"/>
          <w:szCs w:val="24"/>
        </w:rPr>
        <w:t xml:space="preserve">) </w:t>
      </w:r>
      <w:proofErr w:type="gramEnd"/>
      <w:r w:rsidRPr="00D35765">
        <w:rPr>
          <w:rFonts w:ascii="Arial" w:eastAsia="Times New Roman" w:hAnsi="Arial" w:cs="Arial"/>
          <w:color w:val="000000"/>
          <w:sz w:val="24"/>
          <w:szCs w:val="24"/>
        </w:rPr>
        <w:br/>
      </w:r>
      <w:r w:rsidRPr="00D35765">
        <w:rPr>
          <w:rFonts w:ascii="Calibri" w:eastAsia="Times New Roman" w:hAnsi="Calibri" w:cs="Arial"/>
          <w:color w:val="000000"/>
          <w:sz w:val="24"/>
          <w:szCs w:val="24"/>
        </w:rPr>
        <w:t xml:space="preserve">. </w:t>
      </w:r>
      <w:r w:rsidRPr="00D35765">
        <w:rPr>
          <w:rFonts w:ascii="Calibri" w:eastAsia="Times New Roman" w:hAnsi="Calibri" w:cs="Arial"/>
          <w:b/>
          <w:bCs/>
          <w:color w:val="000000"/>
          <w:sz w:val="24"/>
          <w:szCs w:val="24"/>
        </w:rPr>
        <w:t xml:space="preserve">Connecting Globally through Technology </w:t>
      </w:r>
      <w:r w:rsidRPr="00D35765">
        <w:rPr>
          <w:rFonts w:ascii="Calibri" w:eastAsia="Times New Roman" w:hAnsi="Calibri" w:cs="Arial"/>
          <w:color w:val="000000"/>
          <w:sz w:val="24"/>
          <w:szCs w:val="24"/>
        </w:rPr>
        <w:t xml:space="preserve">(examples shared) (Offered twice?) </w:t>
      </w:r>
      <w:r w:rsidRPr="00D35765">
        <w:rPr>
          <w:rFonts w:ascii="Arial" w:eastAsia="Times New Roman" w:hAnsi="Arial" w:cs="Arial"/>
          <w:color w:val="000000"/>
          <w:sz w:val="24"/>
          <w:szCs w:val="24"/>
        </w:rPr>
        <w:br/>
      </w:r>
      <w:r w:rsidRPr="00D35765">
        <w:rPr>
          <w:rFonts w:ascii="Arial" w:eastAsia="Times New Roman" w:hAnsi="Arial" w:cs="Arial"/>
          <w:color w:val="34AD4D"/>
          <w:sz w:val="24"/>
          <w:szCs w:val="24"/>
        </w:rPr>
        <w:t xml:space="preserve">Facilitator-Randy Stevens, Head of School at St. Timothy’s in Stevenson, Maryland (NAIS 20/20 Project) </w:t>
      </w:r>
      <w:r w:rsidRPr="00D35765">
        <w:rPr>
          <w:rFonts w:ascii="Arial" w:eastAsia="Times New Roman" w:hAnsi="Arial" w:cs="Arial"/>
          <w:color w:val="000000"/>
          <w:sz w:val="24"/>
          <w:szCs w:val="24"/>
        </w:rPr>
        <w:br/>
      </w:r>
      <w:r w:rsidRPr="00D35765">
        <w:rPr>
          <w:rFonts w:ascii="Calibri" w:eastAsia="Times New Roman" w:hAnsi="Calibri" w:cs="Arial"/>
          <w:color w:val="000000"/>
          <w:sz w:val="24"/>
          <w:szCs w:val="24"/>
        </w:rPr>
        <w:t xml:space="preserve">School: 410-486-7401 </w:t>
      </w:r>
      <w:hyperlink r:id="rId4" w:history="1">
        <w:r w:rsidRPr="00D35765">
          <w:rPr>
            <w:rFonts w:ascii="Arial" w:eastAsia="Times New Roman" w:hAnsi="Arial" w:cs="Arial"/>
            <w:color w:val="0000FF"/>
            <w:sz w:val="24"/>
            <w:szCs w:val="24"/>
            <w:u w:val="single"/>
          </w:rPr>
          <w:t xml:space="preserve">www.stt.org </w:t>
        </w:r>
      </w:hyperlink>
      <w:r w:rsidRPr="00D35765">
        <w:rPr>
          <w:rFonts w:ascii="Arial" w:eastAsia="Times New Roman" w:hAnsi="Arial" w:cs="Arial"/>
          <w:color w:val="32BD4A"/>
          <w:sz w:val="24"/>
          <w:szCs w:val="24"/>
        </w:rPr>
        <w:t xml:space="preserve">(Scott Warren contact) </w:t>
      </w:r>
      <w:r w:rsidRPr="00D35765">
        <w:rPr>
          <w:rFonts w:ascii="Arial" w:eastAsia="Times New Roman" w:hAnsi="Arial" w:cs="Arial"/>
          <w:color w:val="32BD4A"/>
          <w:sz w:val="24"/>
          <w:szCs w:val="24"/>
        </w:rPr>
        <w:br/>
      </w:r>
      <w:r w:rsidRPr="00D35765">
        <w:rPr>
          <w:rFonts w:ascii="Arial" w:eastAsia="Times New Roman" w:hAnsi="Arial" w:cs="Arial"/>
          <w:color w:val="000000"/>
          <w:sz w:val="24"/>
          <w:szCs w:val="24"/>
        </w:rPr>
        <w:br/>
      </w:r>
      <w:r w:rsidRPr="00D35765">
        <w:rPr>
          <w:rFonts w:ascii="Calibri" w:eastAsia="Times New Roman" w:hAnsi="Calibri" w:cs="Arial"/>
          <w:color w:val="000000"/>
          <w:sz w:val="24"/>
          <w:szCs w:val="24"/>
        </w:rPr>
        <w:t xml:space="preserve">. </w:t>
      </w:r>
      <w:proofErr w:type="gramStart"/>
      <w:r w:rsidRPr="00D35765">
        <w:rPr>
          <w:rFonts w:ascii="Calibri" w:eastAsia="Times New Roman" w:hAnsi="Calibri" w:cs="Arial"/>
          <w:b/>
          <w:bCs/>
          <w:color w:val="000000"/>
          <w:sz w:val="24"/>
          <w:szCs w:val="24"/>
        </w:rPr>
        <w:t xml:space="preserve">Integrating Global Awareness into the Classroom </w:t>
      </w:r>
      <w:r w:rsidRPr="00D35765">
        <w:rPr>
          <w:rFonts w:ascii="Calibri" w:eastAsia="Times New Roman" w:hAnsi="Calibri" w:cs="Arial"/>
          <w:color w:val="000000"/>
          <w:sz w:val="24"/>
          <w:szCs w:val="24"/>
        </w:rPr>
        <w:t>(Offered twice?)</w:t>
      </w:r>
      <w:proofErr w:type="gramEnd"/>
      <w:r w:rsidRPr="00D35765">
        <w:rPr>
          <w:rFonts w:ascii="Calibri" w:eastAsia="Times New Roman" w:hAnsi="Calibri" w:cs="Arial"/>
          <w:color w:val="000000"/>
          <w:sz w:val="24"/>
          <w:szCs w:val="24"/>
        </w:rPr>
        <w:t xml:space="preserve"> </w:t>
      </w:r>
      <w:r w:rsidRPr="00D35765">
        <w:rPr>
          <w:rFonts w:ascii="Calibri" w:eastAsia="Times New Roman" w:hAnsi="Calibri" w:cs="Arial"/>
          <w:color w:val="000000"/>
          <w:sz w:val="24"/>
          <w:szCs w:val="24"/>
        </w:rPr>
        <w:br/>
        <w:t xml:space="preserve">(How to connect the “Add-ons” such as speakers, travel, video conference into </w:t>
      </w:r>
      <w:r w:rsidRPr="00D35765">
        <w:rPr>
          <w:rFonts w:ascii="Arial" w:eastAsia="Times New Roman" w:hAnsi="Arial" w:cs="Arial"/>
          <w:color w:val="000000"/>
          <w:sz w:val="24"/>
          <w:szCs w:val="24"/>
        </w:rPr>
        <w:br/>
      </w:r>
      <w:r w:rsidRPr="00D35765">
        <w:rPr>
          <w:rFonts w:ascii="Arial" w:eastAsia="Times New Roman" w:hAnsi="Arial" w:cs="Arial"/>
          <w:color w:val="100E0E"/>
          <w:sz w:val="24"/>
          <w:szCs w:val="24"/>
        </w:rPr>
        <w:t xml:space="preserve">curricular study and genuine classroom experiences) </w:t>
      </w:r>
      <w:r w:rsidRPr="00D35765">
        <w:rPr>
          <w:rFonts w:ascii="Arial" w:eastAsia="Times New Roman" w:hAnsi="Arial" w:cs="Arial"/>
          <w:color w:val="100E0E"/>
          <w:sz w:val="24"/>
          <w:szCs w:val="24"/>
        </w:rPr>
        <w:br/>
        <w:t xml:space="preserve">Suggested facilitator-Hathaway Brown-Bill Christ, Head of School </w:t>
      </w:r>
      <w:r w:rsidRPr="00D35765">
        <w:rPr>
          <w:rFonts w:ascii="Arial" w:eastAsia="Times New Roman" w:hAnsi="Arial" w:cs="Arial"/>
          <w:color w:val="38B74D"/>
          <w:sz w:val="24"/>
          <w:szCs w:val="24"/>
        </w:rPr>
        <w:br/>
        <w:t>(Bess contact - still in process of contacting</w:t>
      </w:r>
      <w:proofErr w:type="gramStart"/>
      <w:r w:rsidRPr="00D35765">
        <w:rPr>
          <w:rFonts w:ascii="Arial" w:eastAsia="Times New Roman" w:hAnsi="Arial" w:cs="Arial"/>
          <w:color w:val="38B74D"/>
          <w:sz w:val="24"/>
          <w:szCs w:val="24"/>
        </w:rPr>
        <w:t xml:space="preserve">) </w:t>
      </w:r>
      <w:proofErr w:type="gramEnd"/>
      <w:r w:rsidRPr="00D35765">
        <w:rPr>
          <w:rFonts w:ascii="Arial" w:eastAsia="Times New Roman" w:hAnsi="Arial" w:cs="Arial"/>
          <w:color w:val="38B74D"/>
          <w:sz w:val="24"/>
          <w:szCs w:val="24"/>
        </w:rPr>
        <w:br/>
      </w:r>
      <w:r w:rsidRPr="00D35765">
        <w:rPr>
          <w:rFonts w:ascii="Arial" w:eastAsia="Times New Roman" w:hAnsi="Arial" w:cs="Arial"/>
          <w:color w:val="000000"/>
          <w:sz w:val="24"/>
          <w:szCs w:val="24"/>
        </w:rPr>
        <w:br/>
      </w:r>
      <w:r w:rsidRPr="00D35765">
        <w:rPr>
          <w:rFonts w:ascii="Calibri" w:eastAsia="Times New Roman" w:hAnsi="Calibri" w:cs="Arial"/>
          <w:color w:val="000000"/>
          <w:sz w:val="24"/>
          <w:szCs w:val="24"/>
        </w:rPr>
        <w:t xml:space="preserve">. </w:t>
      </w:r>
      <w:r w:rsidRPr="00D35765">
        <w:rPr>
          <w:rFonts w:ascii="Calibri" w:eastAsia="Times New Roman" w:hAnsi="Calibri" w:cs="Arial"/>
          <w:b/>
          <w:bCs/>
          <w:color w:val="000000"/>
          <w:sz w:val="24"/>
          <w:szCs w:val="24"/>
        </w:rPr>
        <w:t xml:space="preserve">Global Student </w:t>
      </w:r>
      <w:proofErr w:type="gramStart"/>
      <w:r w:rsidRPr="00D35765">
        <w:rPr>
          <w:rFonts w:ascii="Calibri" w:eastAsia="Times New Roman" w:hAnsi="Calibri" w:cs="Arial"/>
          <w:b/>
          <w:bCs/>
          <w:color w:val="000000"/>
          <w:sz w:val="24"/>
          <w:szCs w:val="24"/>
        </w:rPr>
        <w:t xml:space="preserve">Experiences </w:t>
      </w:r>
      <w:r w:rsidRPr="00D35765">
        <w:rPr>
          <w:rFonts w:ascii="Calibri" w:eastAsia="Times New Roman" w:hAnsi="Calibri" w:cs="Arial"/>
          <w:color w:val="000000"/>
          <w:sz w:val="24"/>
          <w:szCs w:val="24"/>
        </w:rPr>
        <w:t>:</w:t>
      </w:r>
      <w:proofErr w:type="gramEnd"/>
      <w:r w:rsidRPr="00D35765">
        <w:rPr>
          <w:rFonts w:ascii="Calibri" w:eastAsia="Times New Roman" w:hAnsi="Calibri" w:cs="Arial"/>
          <w:color w:val="000000"/>
          <w:sz w:val="24"/>
          <w:szCs w:val="24"/>
        </w:rPr>
        <w:t xml:space="preserve"> Networking to make them happen on a shoestring </w:t>
      </w:r>
      <w:r w:rsidRPr="00D35765">
        <w:rPr>
          <w:rFonts w:ascii="Calibri" w:eastAsia="Times New Roman" w:hAnsi="Calibri" w:cs="Arial"/>
          <w:color w:val="000000"/>
          <w:sz w:val="24"/>
          <w:szCs w:val="24"/>
        </w:rPr>
        <w:br/>
        <w:t xml:space="preserve">(How to network with schools in other countries and organizations that fund travel </w:t>
      </w:r>
      <w:r w:rsidRPr="00D35765">
        <w:rPr>
          <w:rFonts w:ascii="Calibri" w:eastAsia="Times New Roman" w:hAnsi="Calibri" w:cs="Arial"/>
          <w:color w:val="000000"/>
          <w:sz w:val="24"/>
          <w:szCs w:val="24"/>
        </w:rPr>
        <w:br/>
        <w:t xml:space="preserve">and other experiences) </w:t>
      </w:r>
      <w:r w:rsidRPr="00D35765">
        <w:rPr>
          <w:rFonts w:ascii="Arial" w:eastAsia="Times New Roman" w:hAnsi="Arial" w:cs="Arial"/>
          <w:color w:val="000000"/>
          <w:sz w:val="24"/>
          <w:szCs w:val="24"/>
        </w:rPr>
        <w:br/>
      </w:r>
      <w:r w:rsidRPr="00D35765">
        <w:rPr>
          <w:rFonts w:ascii="Arial" w:eastAsia="Times New Roman" w:hAnsi="Arial" w:cs="Arial"/>
          <w:color w:val="3EBB53"/>
          <w:sz w:val="24"/>
          <w:szCs w:val="24"/>
        </w:rPr>
        <w:t xml:space="preserve">Facilitator Karen Roark, Director of </w:t>
      </w:r>
      <w:proofErr w:type="spellStart"/>
      <w:r w:rsidRPr="00D35765">
        <w:rPr>
          <w:rFonts w:ascii="Arial" w:eastAsia="Times New Roman" w:hAnsi="Arial" w:cs="Arial"/>
          <w:color w:val="3EBB53"/>
          <w:sz w:val="24"/>
          <w:szCs w:val="24"/>
        </w:rPr>
        <w:t>Winterim</w:t>
      </w:r>
      <w:proofErr w:type="spellEnd"/>
      <w:r w:rsidRPr="00D35765">
        <w:rPr>
          <w:rFonts w:ascii="Arial" w:eastAsia="Times New Roman" w:hAnsi="Arial" w:cs="Arial"/>
          <w:color w:val="3EBB53"/>
          <w:sz w:val="24"/>
          <w:szCs w:val="24"/>
        </w:rPr>
        <w:t xml:space="preserve"> at Harpeth Hall (Maria Matthews contact) </w:t>
      </w:r>
      <w:r w:rsidRPr="00D35765">
        <w:rPr>
          <w:rFonts w:ascii="Arial" w:eastAsia="Times New Roman" w:hAnsi="Arial" w:cs="Arial"/>
          <w:color w:val="3EBB53"/>
          <w:sz w:val="24"/>
          <w:szCs w:val="24"/>
        </w:rPr>
        <w:br/>
      </w:r>
      <w:r w:rsidRPr="00D35765">
        <w:rPr>
          <w:rFonts w:ascii="Arial" w:eastAsia="Times New Roman" w:hAnsi="Arial" w:cs="Arial"/>
          <w:color w:val="000000"/>
          <w:sz w:val="24"/>
          <w:szCs w:val="24"/>
        </w:rPr>
        <w:lastRenderedPageBreak/>
        <w:br/>
      </w:r>
      <w:r w:rsidRPr="00D35765">
        <w:rPr>
          <w:rFonts w:ascii="Arial" w:eastAsia="Times New Roman" w:hAnsi="Arial" w:cs="Arial"/>
          <w:color w:val="0C0808"/>
          <w:sz w:val="24"/>
          <w:szCs w:val="24"/>
        </w:rPr>
        <w:t xml:space="preserve">. </w:t>
      </w:r>
      <w:r w:rsidRPr="00D35765">
        <w:rPr>
          <w:rFonts w:ascii="Arial" w:eastAsia="Times New Roman" w:hAnsi="Arial" w:cs="Arial"/>
          <w:b/>
          <w:bCs/>
          <w:color w:val="0C0808"/>
          <w:sz w:val="24"/>
          <w:szCs w:val="24"/>
        </w:rPr>
        <w:t xml:space="preserve">Living Life Globally </w:t>
      </w:r>
      <w:r w:rsidRPr="00D35765">
        <w:rPr>
          <w:rFonts w:ascii="Arial" w:eastAsia="Times New Roman" w:hAnsi="Arial" w:cs="Arial"/>
          <w:color w:val="0C0808"/>
          <w:sz w:val="24"/>
          <w:szCs w:val="24"/>
        </w:rPr>
        <w:t xml:space="preserve">(Panel of young graduates – college or career) - Maria </w:t>
      </w:r>
      <w:r w:rsidRPr="00D35765">
        <w:rPr>
          <w:rFonts w:ascii="Arial" w:eastAsia="Times New Roman" w:hAnsi="Arial" w:cs="Arial"/>
          <w:color w:val="31C44A"/>
          <w:sz w:val="24"/>
          <w:szCs w:val="24"/>
        </w:rPr>
        <w:br/>
        <w:t xml:space="preserve">Facilitator - Crystal </w:t>
      </w:r>
      <w:proofErr w:type="spellStart"/>
      <w:r w:rsidRPr="00D35765">
        <w:rPr>
          <w:rFonts w:ascii="Arial" w:eastAsia="Times New Roman" w:hAnsi="Arial" w:cs="Arial"/>
          <w:color w:val="31C44A"/>
          <w:sz w:val="24"/>
          <w:szCs w:val="24"/>
        </w:rPr>
        <w:t>Kile</w:t>
      </w:r>
      <w:proofErr w:type="spellEnd"/>
      <w:r w:rsidRPr="00D35765">
        <w:rPr>
          <w:rFonts w:ascii="Arial" w:eastAsia="Times New Roman" w:hAnsi="Arial" w:cs="Arial"/>
          <w:color w:val="31C44A"/>
          <w:sz w:val="24"/>
          <w:szCs w:val="24"/>
        </w:rPr>
        <w:t xml:space="preserve">, Ph.D. , GPS '85, Tulane's Center for Research on Women </w:t>
      </w:r>
      <w:r w:rsidRPr="00D35765">
        <w:rPr>
          <w:rFonts w:ascii="Arial" w:eastAsia="Times New Roman" w:hAnsi="Arial" w:cs="Arial"/>
          <w:color w:val="000000"/>
          <w:sz w:val="24"/>
          <w:szCs w:val="24"/>
        </w:rPr>
        <w:br/>
      </w:r>
      <w:r w:rsidRPr="00D35765">
        <w:rPr>
          <w:rFonts w:ascii="Calibri" w:eastAsia="Times New Roman" w:hAnsi="Calibri" w:cs="Arial"/>
          <w:color w:val="000000"/>
          <w:sz w:val="24"/>
          <w:szCs w:val="24"/>
        </w:rPr>
        <w:t xml:space="preserve">4 to 5 schools represented -- possibilities: Harpeth Hall </w:t>
      </w:r>
      <w:r w:rsidRPr="00D35765">
        <w:rPr>
          <w:rFonts w:ascii="Calibri" w:eastAsia="Times New Roman" w:hAnsi="Calibri" w:cs="Arial"/>
          <w:color w:val="000000"/>
          <w:sz w:val="24"/>
          <w:szCs w:val="24"/>
        </w:rPr>
        <w:br/>
        <w:t xml:space="preserve">GPS (Elizabeth Wray) </w:t>
      </w:r>
      <w:r w:rsidRPr="00D35765">
        <w:rPr>
          <w:rFonts w:ascii="Calibri" w:eastAsia="Times New Roman" w:hAnsi="Calibri" w:cs="Arial"/>
          <w:color w:val="000000"/>
          <w:sz w:val="24"/>
          <w:szCs w:val="24"/>
        </w:rPr>
        <w:br/>
      </w:r>
      <w:proofErr w:type="spellStart"/>
      <w:r w:rsidRPr="00D35765">
        <w:rPr>
          <w:rFonts w:ascii="Calibri" w:eastAsia="Times New Roman" w:hAnsi="Calibri" w:cs="Arial"/>
          <w:color w:val="000000"/>
          <w:sz w:val="24"/>
          <w:szCs w:val="24"/>
        </w:rPr>
        <w:t>Castilleja</w:t>
      </w:r>
      <w:proofErr w:type="spellEnd"/>
      <w:r w:rsidRPr="00D35765">
        <w:rPr>
          <w:rFonts w:ascii="Calibri" w:eastAsia="Times New Roman" w:hAnsi="Calibri" w:cs="Arial"/>
          <w:color w:val="000000"/>
          <w:sz w:val="24"/>
          <w:szCs w:val="24"/>
        </w:rPr>
        <w:t xml:space="preserve">-Palo Alto </w:t>
      </w:r>
      <w:r w:rsidRPr="00D35765">
        <w:rPr>
          <w:rFonts w:ascii="Calibri" w:eastAsia="Times New Roman" w:hAnsi="Calibri" w:cs="Arial"/>
          <w:color w:val="000000"/>
          <w:sz w:val="24"/>
          <w:szCs w:val="24"/>
        </w:rPr>
        <w:br/>
        <w:t xml:space="preserve">Hutchison-Memphis, etc </w:t>
      </w:r>
      <w:r w:rsidRPr="00D35765">
        <w:rPr>
          <w:rFonts w:ascii="Calibri" w:eastAsia="Times New Roman" w:hAnsi="Calibri" w:cs="Arial"/>
          <w:color w:val="000000"/>
          <w:sz w:val="24"/>
          <w:szCs w:val="24"/>
        </w:rPr>
        <w:br/>
        <w:t xml:space="preserve">(What secondary school experience inspired them to seek out program/live in other countries; How did they network?) </w:t>
      </w:r>
      <w:r w:rsidRPr="00D35765">
        <w:rPr>
          <w:rFonts w:ascii="Calibri" w:eastAsia="Times New Roman" w:hAnsi="Calibri" w:cs="Arial"/>
          <w:color w:val="000000"/>
          <w:sz w:val="24"/>
          <w:szCs w:val="24"/>
        </w:rPr>
        <w:br/>
      </w:r>
      <w:r w:rsidRPr="00D35765">
        <w:rPr>
          <w:rFonts w:ascii="Calibri" w:eastAsia="Times New Roman" w:hAnsi="Calibri" w:cs="Arial"/>
          <w:color w:val="000000"/>
          <w:sz w:val="24"/>
          <w:szCs w:val="24"/>
        </w:rPr>
        <w:br/>
        <w:t xml:space="preserve">. </w:t>
      </w:r>
      <w:r w:rsidRPr="00D35765">
        <w:rPr>
          <w:rFonts w:ascii="Calibri" w:eastAsia="Times New Roman" w:hAnsi="Calibri" w:cs="Arial"/>
          <w:b/>
          <w:bCs/>
          <w:color w:val="000000"/>
          <w:sz w:val="24"/>
          <w:szCs w:val="24"/>
        </w:rPr>
        <w:t xml:space="preserve">International Connections: Girls to Girls </w:t>
      </w:r>
      <w:r w:rsidRPr="00D35765">
        <w:rPr>
          <w:rFonts w:ascii="Calibri" w:eastAsia="Times New Roman" w:hAnsi="Calibri" w:cs="Arial"/>
          <w:color w:val="000000"/>
          <w:sz w:val="24"/>
          <w:szCs w:val="24"/>
        </w:rPr>
        <w:t xml:space="preserve">(Skype or </w:t>
      </w:r>
      <w:proofErr w:type="spellStart"/>
      <w:r w:rsidRPr="00D35765">
        <w:rPr>
          <w:rFonts w:ascii="Calibri" w:eastAsia="Times New Roman" w:hAnsi="Calibri" w:cs="Arial"/>
          <w:color w:val="000000"/>
          <w:sz w:val="24"/>
          <w:szCs w:val="24"/>
        </w:rPr>
        <w:t>posible</w:t>
      </w:r>
      <w:proofErr w:type="spellEnd"/>
      <w:r w:rsidRPr="00D35765">
        <w:rPr>
          <w:rFonts w:ascii="Calibri" w:eastAsia="Times New Roman" w:hAnsi="Calibri" w:cs="Arial"/>
          <w:color w:val="000000"/>
          <w:sz w:val="24"/>
          <w:szCs w:val="24"/>
        </w:rPr>
        <w:t xml:space="preserve"> Video Conference Presentation) </w:t>
      </w:r>
      <w:r w:rsidRPr="00D35765">
        <w:rPr>
          <w:rFonts w:ascii="Calibri" w:eastAsia="Times New Roman" w:hAnsi="Calibri" w:cs="Arial"/>
          <w:color w:val="000000"/>
          <w:sz w:val="24"/>
          <w:szCs w:val="24"/>
        </w:rPr>
        <w:br/>
        <w:t xml:space="preserve">(How NCGS members can work together to enhance each other’s programs; Those experienced in 20/20) </w:t>
      </w:r>
      <w:r w:rsidRPr="00D35765">
        <w:rPr>
          <w:rFonts w:ascii="Calibri" w:eastAsia="Times New Roman" w:hAnsi="Calibri" w:cs="Arial"/>
          <w:color w:val="000000"/>
          <w:sz w:val="24"/>
          <w:szCs w:val="24"/>
        </w:rPr>
        <w:br/>
        <w:t xml:space="preserve">Need to plan two or more segments (early morning for Europe and evening after cocktail party for Australia) </w:t>
      </w:r>
      <w:r w:rsidRPr="00D35765">
        <w:rPr>
          <w:rFonts w:ascii="Calibri" w:eastAsia="Times New Roman" w:hAnsi="Calibri" w:cs="Arial"/>
          <w:color w:val="000000"/>
          <w:sz w:val="24"/>
          <w:szCs w:val="24"/>
        </w:rPr>
        <w:br/>
        <w:t xml:space="preserve">Possible Facilitator: Margaret Broad from St. Margaret’s School in Tappahannock, VA </w:t>
      </w:r>
      <w:r w:rsidRPr="00D35765">
        <w:rPr>
          <w:rFonts w:ascii="Calibri" w:eastAsia="Times New Roman" w:hAnsi="Calibri" w:cs="Arial"/>
          <w:color w:val="000000"/>
          <w:sz w:val="24"/>
          <w:szCs w:val="24"/>
        </w:rPr>
        <w:br/>
        <w:t xml:space="preserve">(Anne Exum knows her and is willing to call) </w:t>
      </w:r>
      <w:r w:rsidRPr="00D35765">
        <w:rPr>
          <w:rFonts w:ascii="Calibri" w:eastAsia="Times New Roman" w:hAnsi="Calibri" w:cs="Arial"/>
          <w:color w:val="000000"/>
          <w:sz w:val="24"/>
          <w:szCs w:val="24"/>
        </w:rPr>
        <w:br/>
      </w:r>
      <w:r w:rsidRPr="00D35765">
        <w:rPr>
          <w:rFonts w:ascii="Calibri" w:eastAsia="Times New Roman" w:hAnsi="Calibri" w:cs="Arial"/>
          <w:color w:val="000000"/>
          <w:sz w:val="24"/>
          <w:szCs w:val="24"/>
        </w:rPr>
        <w:br/>
      </w:r>
      <w:r w:rsidRPr="00D35765">
        <w:rPr>
          <w:rFonts w:ascii="Calibri" w:eastAsia="Times New Roman" w:hAnsi="Calibri" w:cs="Arial"/>
          <w:b/>
          <w:bCs/>
          <w:color w:val="000000"/>
          <w:sz w:val="24"/>
          <w:szCs w:val="24"/>
        </w:rPr>
        <w:t xml:space="preserve">.Nuts and Bolts of Developing a Global Program </w:t>
      </w:r>
      <w:r w:rsidRPr="00D35765">
        <w:rPr>
          <w:rFonts w:ascii="Calibri" w:eastAsia="Times New Roman" w:hAnsi="Calibri" w:cs="Arial"/>
          <w:color w:val="000000"/>
          <w:sz w:val="24"/>
          <w:szCs w:val="24"/>
        </w:rPr>
        <w:t xml:space="preserve">(Basic steps) </w:t>
      </w:r>
      <w:r w:rsidRPr="00D35765">
        <w:rPr>
          <w:rFonts w:ascii="Calibri" w:eastAsia="Times New Roman" w:hAnsi="Calibri" w:cs="Arial"/>
          <w:color w:val="000000"/>
          <w:sz w:val="24"/>
          <w:szCs w:val="24"/>
        </w:rPr>
        <w:br/>
        <w:t xml:space="preserve">Suggested facilitator: GPS-Jessica Good, Dean of Faculty </w:t>
      </w:r>
      <w:r w:rsidRPr="00D35765">
        <w:rPr>
          <w:rFonts w:ascii="Calibri" w:eastAsia="Times New Roman" w:hAnsi="Calibri" w:cs="Arial"/>
          <w:color w:val="000000"/>
          <w:sz w:val="24"/>
          <w:szCs w:val="24"/>
        </w:rPr>
        <w:br/>
      </w:r>
      <w:r w:rsidRPr="00D35765">
        <w:rPr>
          <w:rFonts w:ascii="Calibri" w:eastAsia="Times New Roman" w:hAnsi="Calibri" w:cs="Arial"/>
          <w:color w:val="000000"/>
          <w:sz w:val="24"/>
          <w:szCs w:val="24"/>
        </w:rPr>
        <w:br/>
      </w:r>
      <w:r w:rsidRPr="00D35765">
        <w:rPr>
          <w:rFonts w:ascii="Calibri" w:eastAsia="Times New Roman" w:hAnsi="Calibri" w:cs="Arial"/>
          <w:b/>
          <w:bCs/>
          <w:color w:val="000000"/>
          <w:sz w:val="24"/>
          <w:szCs w:val="24"/>
        </w:rPr>
        <w:t xml:space="preserve">.Green </w:t>
      </w:r>
      <w:r w:rsidRPr="00D35765">
        <w:rPr>
          <w:rFonts w:ascii="Calibri" w:eastAsia="Times New Roman" w:hAnsi="Calibri" w:cs="Arial"/>
          <w:b/>
          <w:bCs/>
          <w:color w:val="120707"/>
          <w:sz w:val="24"/>
          <w:szCs w:val="24"/>
        </w:rPr>
        <w:t xml:space="preserve">and Global go hand-in-hand </w:t>
      </w:r>
      <w:r w:rsidRPr="00D35765">
        <w:rPr>
          <w:rFonts w:ascii="Calibri" w:eastAsia="Times New Roman" w:hAnsi="Calibri" w:cs="Arial"/>
          <w:color w:val="3BC450"/>
          <w:sz w:val="24"/>
          <w:szCs w:val="24"/>
        </w:rPr>
        <w:br/>
        <w:t xml:space="preserve">Possible facilitator: Martha </w:t>
      </w:r>
      <w:proofErr w:type="spellStart"/>
      <w:r w:rsidRPr="00D35765">
        <w:rPr>
          <w:rFonts w:ascii="Calibri" w:eastAsia="Times New Roman" w:hAnsi="Calibri" w:cs="Arial"/>
          <w:color w:val="3BC450"/>
          <w:sz w:val="24"/>
          <w:szCs w:val="24"/>
        </w:rPr>
        <w:t>Barss</w:t>
      </w:r>
      <w:proofErr w:type="spellEnd"/>
      <w:r w:rsidRPr="00D35765">
        <w:rPr>
          <w:rFonts w:ascii="Calibri" w:eastAsia="Times New Roman" w:hAnsi="Calibri" w:cs="Arial"/>
          <w:color w:val="3BC450"/>
          <w:sz w:val="24"/>
          <w:szCs w:val="24"/>
        </w:rPr>
        <w:t xml:space="preserve">, in charge of the Environmental Sustainability Program at Roland Park (Anne Exum contact - contact made, Martha is still deciding) </w:t>
      </w:r>
      <w:r w:rsidRPr="00D35765">
        <w:rPr>
          <w:rFonts w:ascii="Calibri" w:eastAsia="Times New Roman" w:hAnsi="Calibri" w:cs="Arial"/>
          <w:color w:val="3BC450"/>
          <w:sz w:val="24"/>
          <w:szCs w:val="24"/>
        </w:rPr>
        <w:br/>
      </w:r>
      <w:r w:rsidRPr="00D35765">
        <w:rPr>
          <w:rFonts w:ascii="Calibri" w:eastAsia="Times New Roman" w:hAnsi="Calibri" w:cs="Arial"/>
          <w:color w:val="3BC450"/>
          <w:sz w:val="24"/>
          <w:szCs w:val="24"/>
        </w:rPr>
        <w:br/>
      </w:r>
    </w:p>
    <w:p w:rsidR="00D35765" w:rsidRPr="00D35765" w:rsidRDefault="00D35765" w:rsidP="00D35765">
      <w:pPr>
        <w:spacing w:after="0" w:line="240" w:lineRule="auto"/>
        <w:rPr>
          <w:rFonts w:ascii="Arial" w:eastAsia="Times New Roman" w:hAnsi="Arial" w:cs="Arial"/>
          <w:color w:val="000000"/>
          <w:sz w:val="24"/>
          <w:szCs w:val="24"/>
        </w:rPr>
      </w:pPr>
      <w:r w:rsidRPr="00D35765">
        <w:rPr>
          <w:rFonts w:ascii="Arial" w:eastAsia="Times New Roman" w:hAnsi="Arial" w:cs="Arial"/>
          <w:color w:val="000000"/>
          <w:sz w:val="24"/>
          <w:szCs w:val="24"/>
        </w:rPr>
        <w:pict>
          <v:rect id="_x0000_i1025" style="width:0;height:.7pt" o:hralign="center" o:hrstd="t" o:hrnoshade="t" o:hr="t" fillcolor="#aaa" stroked="f"/>
        </w:pict>
      </w:r>
    </w:p>
    <w:p w:rsidR="00D35765" w:rsidRPr="00D35765" w:rsidRDefault="00D35765" w:rsidP="00D35765">
      <w:pPr>
        <w:spacing w:after="0" w:line="240" w:lineRule="auto"/>
        <w:rPr>
          <w:rFonts w:ascii="Arial" w:eastAsia="Times New Roman" w:hAnsi="Arial" w:cs="Arial"/>
          <w:color w:val="000000"/>
          <w:sz w:val="24"/>
          <w:szCs w:val="24"/>
        </w:rPr>
      </w:pPr>
      <w:r w:rsidRPr="00D35765">
        <w:rPr>
          <w:rFonts w:ascii="Arial" w:eastAsia="Times New Roman" w:hAnsi="Arial" w:cs="Arial"/>
          <w:color w:val="000000"/>
          <w:sz w:val="24"/>
          <w:szCs w:val="24"/>
        </w:rPr>
        <w:br/>
        <w:t xml:space="preserve">Session Topics - Please add to this list. We will discuss how to group these topics at our meeting on Friday (1/23) </w:t>
      </w:r>
      <w:r w:rsidRPr="00D35765">
        <w:rPr>
          <w:rFonts w:ascii="Arial" w:eastAsia="Times New Roman" w:hAnsi="Arial" w:cs="Arial"/>
          <w:color w:val="000000"/>
          <w:sz w:val="24"/>
          <w:szCs w:val="24"/>
        </w:rPr>
        <w:br/>
      </w:r>
      <w:r w:rsidRPr="00D35765">
        <w:rPr>
          <w:rFonts w:ascii="Arial" w:eastAsia="Times New Roman" w:hAnsi="Arial" w:cs="Arial"/>
          <w:color w:val="000000"/>
          <w:sz w:val="24"/>
          <w:szCs w:val="24"/>
        </w:rPr>
        <w:br/>
      </w:r>
      <w:r w:rsidRPr="00D35765">
        <w:rPr>
          <w:rFonts w:ascii="Arial" w:eastAsia="Times New Roman" w:hAnsi="Arial" w:cs="Arial"/>
          <w:b/>
          <w:bCs/>
          <w:color w:val="000000"/>
          <w:sz w:val="24"/>
          <w:szCs w:val="24"/>
        </w:rPr>
        <w:t xml:space="preserve">1st Breakout Session: </w:t>
      </w:r>
      <w:r w:rsidRPr="00D35765">
        <w:rPr>
          <w:rFonts w:ascii="Arial" w:eastAsia="Times New Roman" w:hAnsi="Arial" w:cs="Arial"/>
          <w:color w:val="000000"/>
          <w:sz w:val="24"/>
          <w:szCs w:val="24"/>
        </w:rPr>
        <w:br/>
        <w:t xml:space="preserve">All groups answer the questions – What is Global Education? What are you doing? What does it look like at your school? </w:t>
      </w:r>
      <w:r w:rsidRPr="00D35765">
        <w:rPr>
          <w:rFonts w:ascii="Arial" w:eastAsia="Times New Roman" w:hAnsi="Arial" w:cs="Arial"/>
          <w:color w:val="000000"/>
          <w:sz w:val="24"/>
          <w:szCs w:val="24"/>
        </w:rPr>
        <w:br/>
      </w:r>
      <w:r w:rsidRPr="00D35765">
        <w:rPr>
          <w:rFonts w:ascii="Arial" w:eastAsia="Times New Roman" w:hAnsi="Arial" w:cs="Arial"/>
          <w:color w:val="000000"/>
          <w:sz w:val="24"/>
          <w:szCs w:val="24"/>
        </w:rPr>
        <w:br/>
      </w:r>
      <w:r w:rsidRPr="00D35765">
        <w:rPr>
          <w:rFonts w:ascii="Arial" w:eastAsia="Times New Roman" w:hAnsi="Arial" w:cs="Arial"/>
          <w:color w:val="000000"/>
          <w:sz w:val="24"/>
          <w:szCs w:val="24"/>
        </w:rPr>
        <w:br/>
      </w:r>
      <w:r w:rsidRPr="00D35765">
        <w:rPr>
          <w:rFonts w:ascii="Arial" w:eastAsia="Times New Roman" w:hAnsi="Arial" w:cs="Arial"/>
          <w:b/>
          <w:bCs/>
          <w:color w:val="000000"/>
          <w:sz w:val="24"/>
          <w:szCs w:val="24"/>
        </w:rPr>
        <w:t xml:space="preserve">Breakout Session by interest: </w:t>
      </w:r>
      <w:r w:rsidRPr="00D35765">
        <w:rPr>
          <w:rFonts w:ascii="Arial" w:eastAsia="Times New Roman" w:hAnsi="Arial" w:cs="Arial"/>
          <w:color w:val="000000"/>
          <w:sz w:val="24"/>
          <w:szCs w:val="24"/>
        </w:rPr>
        <w:br/>
      </w:r>
      <w:r w:rsidRPr="00D35765">
        <w:rPr>
          <w:rFonts w:ascii="Arial" w:eastAsia="Times New Roman" w:hAnsi="Arial" w:cs="Arial"/>
          <w:color w:val="000000"/>
          <w:sz w:val="24"/>
          <w:szCs w:val="24"/>
        </w:rPr>
        <w:br/>
        <w:t xml:space="preserve">Broad Categories: </w:t>
      </w:r>
      <w:proofErr w:type="gramStart"/>
      <w:r w:rsidRPr="00D35765">
        <w:rPr>
          <w:rFonts w:ascii="Arial" w:eastAsia="Times New Roman" w:hAnsi="Arial" w:cs="Arial"/>
          <w:color w:val="000000"/>
          <w:sz w:val="24"/>
          <w:szCs w:val="24"/>
        </w:rPr>
        <w:t xml:space="preserve">( </w:t>
      </w:r>
      <w:r w:rsidRPr="00D35765">
        <w:rPr>
          <w:rFonts w:ascii="Arial" w:eastAsia="Times New Roman" w:hAnsi="Arial" w:cs="Arial"/>
          <w:color w:val="F51919"/>
          <w:sz w:val="24"/>
          <w:szCs w:val="24"/>
        </w:rPr>
        <w:t>need</w:t>
      </w:r>
      <w:proofErr w:type="gramEnd"/>
      <w:r w:rsidRPr="00D35765">
        <w:rPr>
          <w:rFonts w:ascii="Arial" w:eastAsia="Times New Roman" w:hAnsi="Arial" w:cs="Arial"/>
          <w:color w:val="F51919"/>
          <w:sz w:val="24"/>
          <w:szCs w:val="24"/>
        </w:rPr>
        <w:t xml:space="preserve"> descriptions!) </w:t>
      </w:r>
      <w:r w:rsidRPr="00D35765">
        <w:rPr>
          <w:rFonts w:ascii="Arial" w:eastAsia="Times New Roman" w:hAnsi="Arial" w:cs="Arial"/>
          <w:color w:val="000000"/>
          <w:sz w:val="24"/>
          <w:szCs w:val="24"/>
        </w:rPr>
        <w:br/>
        <w:t xml:space="preserve">Humanitarian/Social/Ethical Concerns </w:t>
      </w:r>
      <w:r w:rsidRPr="00D35765">
        <w:rPr>
          <w:rFonts w:ascii="Arial" w:eastAsia="Times New Roman" w:hAnsi="Arial" w:cs="Arial"/>
          <w:color w:val="000000"/>
          <w:sz w:val="24"/>
          <w:szCs w:val="24"/>
        </w:rPr>
        <w:br/>
        <w:t xml:space="preserve">Curriculum/Classroom </w:t>
      </w:r>
      <w:r w:rsidRPr="00D35765">
        <w:rPr>
          <w:rFonts w:ascii="Arial" w:eastAsia="Times New Roman" w:hAnsi="Arial" w:cs="Arial"/>
          <w:color w:val="000000"/>
          <w:sz w:val="24"/>
          <w:szCs w:val="24"/>
        </w:rPr>
        <w:br/>
        <w:t xml:space="preserve">Environmental Issues </w:t>
      </w:r>
      <w:r w:rsidRPr="00D35765">
        <w:rPr>
          <w:rFonts w:ascii="Arial" w:eastAsia="Times New Roman" w:hAnsi="Arial" w:cs="Arial"/>
          <w:color w:val="000000"/>
          <w:sz w:val="24"/>
          <w:szCs w:val="24"/>
        </w:rPr>
        <w:br/>
        <w:t xml:space="preserve">School Life </w:t>
      </w:r>
      <w:r w:rsidRPr="00D35765">
        <w:rPr>
          <w:rFonts w:ascii="Arial" w:eastAsia="Times New Roman" w:hAnsi="Arial" w:cs="Arial"/>
          <w:color w:val="000000"/>
          <w:sz w:val="24"/>
          <w:szCs w:val="24"/>
        </w:rPr>
        <w:br/>
        <w:t xml:space="preserve">Technology (specific use?) </w:t>
      </w:r>
      <w:r w:rsidRPr="00D35765">
        <w:rPr>
          <w:rFonts w:ascii="Arial" w:eastAsia="Times New Roman" w:hAnsi="Arial" w:cs="Arial"/>
          <w:color w:val="000000"/>
          <w:sz w:val="24"/>
          <w:szCs w:val="24"/>
        </w:rPr>
        <w:br/>
      </w:r>
      <w:r w:rsidRPr="00D35765">
        <w:rPr>
          <w:rFonts w:ascii="Arial" w:eastAsia="Times New Roman" w:hAnsi="Arial" w:cs="Arial"/>
          <w:color w:val="000000"/>
          <w:sz w:val="24"/>
          <w:szCs w:val="24"/>
        </w:rPr>
        <w:lastRenderedPageBreak/>
        <w:br/>
      </w:r>
      <w:r w:rsidRPr="00D35765">
        <w:rPr>
          <w:rFonts w:ascii="Arial" w:eastAsia="Times New Roman" w:hAnsi="Arial" w:cs="Arial"/>
          <w:color w:val="E90C0C"/>
          <w:sz w:val="24"/>
          <w:szCs w:val="24"/>
        </w:rPr>
        <w:t xml:space="preserve">Pose essential </w:t>
      </w:r>
      <w:proofErr w:type="spellStart"/>
      <w:r w:rsidRPr="00D35765">
        <w:rPr>
          <w:rFonts w:ascii="Arial" w:eastAsia="Times New Roman" w:hAnsi="Arial" w:cs="Arial"/>
          <w:color w:val="E90C0C"/>
          <w:sz w:val="24"/>
          <w:szCs w:val="24"/>
        </w:rPr>
        <w:t>quiestions</w:t>
      </w:r>
      <w:proofErr w:type="spellEnd"/>
      <w:r w:rsidRPr="00D35765">
        <w:rPr>
          <w:rFonts w:ascii="Arial" w:eastAsia="Times New Roman" w:hAnsi="Arial" w:cs="Arial"/>
          <w:color w:val="E90C0C"/>
          <w:sz w:val="24"/>
          <w:szCs w:val="24"/>
        </w:rPr>
        <w:t xml:space="preserve"> for each topic? </w:t>
      </w:r>
      <w:r w:rsidRPr="00D35765">
        <w:rPr>
          <w:rFonts w:ascii="Arial" w:eastAsia="Times New Roman" w:hAnsi="Arial" w:cs="Arial"/>
          <w:color w:val="000000"/>
          <w:sz w:val="24"/>
          <w:szCs w:val="24"/>
        </w:rPr>
        <w:br/>
      </w:r>
      <w:r w:rsidRPr="00D35765">
        <w:rPr>
          <w:rFonts w:ascii="Arial" w:eastAsia="Times New Roman" w:hAnsi="Arial" w:cs="Arial"/>
          <w:color w:val="000000"/>
          <w:sz w:val="24"/>
          <w:szCs w:val="24"/>
        </w:rPr>
        <w:br/>
        <w:t>Note on the topic Humanitarian/Social/</w:t>
      </w:r>
      <w:proofErr w:type="gramStart"/>
      <w:r w:rsidRPr="00D35765">
        <w:rPr>
          <w:rFonts w:ascii="Arial" w:eastAsia="Times New Roman" w:hAnsi="Arial" w:cs="Arial"/>
          <w:color w:val="000000"/>
          <w:sz w:val="24"/>
          <w:szCs w:val="24"/>
        </w:rPr>
        <w:t>Ethical :</w:t>
      </w:r>
      <w:proofErr w:type="gramEnd"/>
      <w:r w:rsidRPr="00D35765">
        <w:rPr>
          <w:rFonts w:ascii="Arial" w:eastAsia="Times New Roman" w:hAnsi="Arial" w:cs="Arial"/>
          <w:color w:val="000000"/>
          <w:sz w:val="24"/>
          <w:szCs w:val="24"/>
        </w:rPr>
        <w:t xml:space="preserve"> I wanted to clarify what I think the Ethical component of the broad topic should address. Among the subjects that I'd like to see dealt with are the Universal Declaration of Human Rights, the portrayal and protection of aboriginal peoples, and business ethics and transnational corporations, among other areas. I feel that any school that is "getting it right" in Global Ed will have a dedicated course on these and related areas. Scott </w:t>
      </w:r>
      <w:r w:rsidRPr="00D35765">
        <w:rPr>
          <w:rFonts w:ascii="Arial" w:eastAsia="Times New Roman" w:hAnsi="Arial" w:cs="Arial"/>
          <w:color w:val="000000"/>
          <w:sz w:val="24"/>
          <w:szCs w:val="24"/>
        </w:rPr>
        <w:br/>
      </w:r>
      <w:r w:rsidRPr="00D35765">
        <w:rPr>
          <w:rFonts w:ascii="Arial" w:eastAsia="Times New Roman" w:hAnsi="Arial" w:cs="Arial"/>
          <w:color w:val="000000"/>
          <w:sz w:val="24"/>
          <w:szCs w:val="24"/>
        </w:rPr>
        <w:br/>
        <w:t xml:space="preserve">Topics to discuss: </w:t>
      </w:r>
      <w:r w:rsidRPr="00D35765">
        <w:rPr>
          <w:rFonts w:ascii="Arial" w:eastAsia="Times New Roman" w:hAnsi="Arial" w:cs="Arial"/>
          <w:color w:val="000000"/>
          <w:sz w:val="24"/>
          <w:szCs w:val="24"/>
        </w:rPr>
        <w:br/>
        <w:t xml:space="preserve">Ethics and Social Justice </w:t>
      </w:r>
      <w:r w:rsidRPr="00D35765">
        <w:rPr>
          <w:rFonts w:ascii="Arial" w:eastAsia="Times New Roman" w:hAnsi="Arial" w:cs="Arial"/>
          <w:color w:val="000000"/>
          <w:sz w:val="24"/>
          <w:szCs w:val="24"/>
        </w:rPr>
        <w:br/>
        <w:t xml:space="preserve">Green initiatives – what </w:t>
      </w:r>
      <w:proofErr w:type="gramStart"/>
      <w:r w:rsidRPr="00D35765">
        <w:rPr>
          <w:rFonts w:ascii="Arial" w:eastAsia="Times New Roman" w:hAnsi="Arial" w:cs="Arial"/>
          <w:color w:val="000000"/>
          <w:sz w:val="24"/>
          <w:szCs w:val="24"/>
        </w:rPr>
        <w:t>are</w:t>
      </w:r>
      <w:proofErr w:type="gramEnd"/>
      <w:r w:rsidRPr="00D35765">
        <w:rPr>
          <w:rFonts w:ascii="Arial" w:eastAsia="Times New Roman" w:hAnsi="Arial" w:cs="Arial"/>
          <w:color w:val="000000"/>
          <w:sz w:val="24"/>
          <w:szCs w:val="24"/>
        </w:rPr>
        <w:t xml:space="preserve"> other schools doing? </w:t>
      </w:r>
      <w:r w:rsidRPr="00D35765">
        <w:rPr>
          <w:rFonts w:ascii="Arial" w:eastAsia="Times New Roman" w:hAnsi="Arial" w:cs="Arial"/>
          <w:color w:val="000000"/>
          <w:sz w:val="24"/>
          <w:szCs w:val="24"/>
        </w:rPr>
        <w:br/>
        <w:t xml:space="preserve">Buy-in &amp; Education about programs at your school </w:t>
      </w:r>
      <w:r w:rsidRPr="00D35765">
        <w:rPr>
          <w:rFonts w:ascii="Arial" w:eastAsia="Times New Roman" w:hAnsi="Arial" w:cs="Arial"/>
          <w:color w:val="000000"/>
          <w:sz w:val="24"/>
          <w:szCs w:val="24"/>
        </w:rPr>
        <w:br/>
        <w:t xml:space="preserve">Teacher Education </w:t>
      </w:r>
      <w:r w:rsidRPr="00D35765">
        <w:rPr>
          <w:rFonts w:ascii="Arial" w:eastAsia="Times New Roman" w:hAnsi="Arial" w:cs="Arial"/>
          <w:color w:val="000000"/>
          <w:sz w:val="24"/>
          <w:szCs w:val="24"/>
        </w:rPr>
        <w:br/>
        <w:t xml:space="preserve">Global Ed in the classroom </w:t>
      </w:r>
      <w:r w:rsidRPr="00D35765">
        <w:rPr>
          <w:rFonts w:ascii="Arial" w:eastAsia="Times New Roman" w:hAnsi="Arial" w:cs="Arial"/>
          <w:color w:val="000000"/>
          <w:sz w:val="24"/>
          <w:szCs w:val="24"/>
        </w:rPr>
        <w:br/>
        <w:t xml:space="preserve">Global Ed starts with the Faculty </w:t>
      </w:r>
      <w:r w:rsidRPr="00D35765">
        <w:rPr>
          <w:rFonts w:ascii="Arial" w:eastAsia="Times New Roman" w:hAnsi="Arial" w:cs="Arial"/>
          <w:color w:val="000000"/>
          <w:sz w:val="24"/>
          <w:szCs w:val="24"/>
        </w:rPr>
        <w:br/>
        <w:t xml:space="preserve">Use of the Arts Globally </w:t>
      </w:r>
      <w:r w:rsidRPr="00D35765">
        <w:rPr>
          <w:rFonts w:ascii="Arial" w:eastAsia="Times New Roman" w:hAnsi="Arial" w:cs="Arial"/>
          <w:color w:val="000000"/>
          <w:sz w:val="24"/>
          <w:szCs w:val="24"/>
        </w:rPr>
        <w:br/>
        <w:t xml:space="preserve">Administrative standpoint </w:t>
      </w:r>
      <w:r w:rsidRPr="00D35765">
        <w:rPr>
          <w:rFonts w:ascii="Arial" w:eastAsia="Times New Roman" w:hAnsi="Arial" w:cs="Arial"/>
          <w:color w:val="000000"/>
          <w:sz w:val="24"/>
          <w:szCs w:val="24"/>
        </w:rPr>
        <w:br/>
      </w:r>
      <w:proofErr w:type="gramStart"/>
      <w:r w:rsidRPr="00D35765">
        <w:rPr>
          <w:rFonts w:ascii="Arial" w:eastAsia="Times New Roman" w:hAnsi="Arial" w:cs="Arial"/>
          <w:color w:val="000000"/>
          <w:sz w:val="24"/>
          <w:szCs w:val="24"/>
        </w:rPr>
        <w:t>Keeping</w:t>
      </w:r>
      <w:proofErr w:type="gramEnd"/>
      <w:r w:rsidRPr="00D35765">
        <w:rPr>
          <w:rFonts w:ascii="Arial" w:eastAsia="Times New Roman" w:hAnsi="Arial" w:cs="Arial"/>
          <w:color w:val="000000"/>
          <w:sz w:val="24"/>
          <w:szCs w:val="24"/>
        </w:rPr>
        <w:t xml:space="preserve"> a balance between your culture and other cultures </w:t>
      </w:r>
      <w:r w:rsidRPr="00D35765">
        <w:rPr>
          <w:rFonts w:ascii="Arial" w:eastAsia="Times New Roman" w:hAnsi="Arial" w:cs="Arial"/>
          <w:color w:val="000000"/>
          <w:sz w:val="24"/>
          <w:szCs w:val="24"/>
        </w:rPr>
        <w:br/>
        <w:t xml:space="preserve">Funding for Travel – what kind of opportunities are out there for teachers? </w:t>
      </w:r>
      <w:r w:rsidRPr="00D35765">
        <w:rPr>
          <w:rFonts w:ascii="Arial" w:eastAsia="Times New Roman" w:hAnsi="Arial" w:cs="Arial"/>
          <w:color w:val="000000"/>
          <w:sz w:val="24"/>
          <w:szCs w:val="24"/>
        </w:rPr>
        <w:br/>
        <w:t xml:space="preserve">Library – What information sources are available? </w:t>
      </w:r>
      <w:r w:rsidRPr="00D35765">
        <w:rPr>
          <w:rFonts w:ascii="Arial" w:eastAsia="Times New Roman" w:hAnsi="Arial" w:cs="Arial"/>
          <w:color w:val="000000"/>
          <w:sz w:val="24"/>
          <w:szCs w:val="24"/>
        </w:rPr>
        <w:br/>
        <w:t xml:space="preserve">Is Local Education the next Global Education? </w:t>
      </w:r>
      <w:r w:rsidRPr="00D35765">
        <w:rPr>
          <w:rFonts w:ascii="Arial" w:eastAsia="Times New Roman" w:hAnsi="Arial" w:cs="Arial"/>
          <w:color w:val="000000"/>
          <w:sz w:val="24"/>
          <w:szCs w:val="24"/>
        </w:rPr>
        <w:br/>
      </w:r>
      <w:r w:rsidRPr="00D35765">
        <w:rPr>
          <w:rFonts w:ascii="Arial" w:eastAsia="Times New Roman" w:hAnsi="Arial" w:cs="Arial"/>
          <w:color w:val="000000"/>
          <w:sz w:val="24"/>
          <w:szCs w:val="24"/>
        </w:rPr>
        <w:br/>
      </w:r>
      <w:r w:rsidRPr="00D35765">
        <w:rPr>
          <w:rFonts w:ascii="Arial" w:eastAsia="Times New Roman" w:hAnsi="Arial" w:cs="Arial"/>
          <w:b/>
          <w:bCs/>
          <w:color w:val="000000"/>
          <w:sz w:val="24"/>
          <w:szCs w:val="24"/>
        </w:rPr>
        <w:t xml:space="preserve">Breakout Session based on Speaker: </w:t>
      </w:r>
      <w:r w:rsidRPr="00D35765">
        <w:rPr>
          <w:rFonts w:ascii="Arial" w:eastAsia="Times New Roman" w:hAnsi="Arial" w:cs="Arial"/>
          <w:color w:val="000000"/>
          <w:sz w:val="24"/>
          <w:szCs w:val="24"/>
        </w:rPr>
        <w:br/>
        <w:t xml:space="preserve">Another possibility would be to organize the session around topics the speakers present, but need to know what speakers are presenting before we could create these sessions. </w:t>
      </w:r>
    </w:p>
    <w:p w:rsidR="00D35765" w:rsidRPr="00D35765" w:rsidRDefault="00D35765" w:rsidP="00D35765">
      <w:pPr>
        <w:shd w:val="clear" w:color="auto" w:fill="FFFFAA"/>
        <w:spacing w:after="0" w:line="240" w:lineRule="auto"/>
        <w:jc w:val="center"/>
        <w:rPr>
          <w:rFonts w:ascii="Arial" w:eastAsia="Times New Roman" w:hAnsi="Arial" w:cs="Arial"/>
          <w:vanish/>
          <w:color w:val="000000"/>
          <w:sz w:val="20"/>
          <w:szCs w:val="20"/>
        </w:rPr>
      </w:pPr>
      <w:r w:rsidRPr="00D35765">
        <w:rPr>
          <w:rFonts w:ascii="Arial" w:eastAsia="Times New Roman" w:hAnsi="Arial" w:cs="Arial"/>
          <w:color w:val="000000"/>
          <w:sz w:val="24"/>
          <w:szCs w:val="24"/>
        </w:rPr>
        <w:pict/>
      </w:r>
      <w:r w:rsidRPr="00D35765">
        <w:rPr>
          <w:rFonts w:ascii="Arial" w:eastAsia="Times New Roman" w:hAnsi="Arial" w:cs="Arial"/>
          <w:vanish/>
          <w:color w:val="000000"/>
          <w:sz w:val="20"/>
          <w:szCs w:val="20"/>
        </w:rPr>
        <w:t>Change 0 of 0</w:t>
      </w:r>
      <w:r w:rsidRPr="00D35765">
        <w:rPr>
          <w:rFonts w:ascii="Arial" w:eastAsia="Times New Roman" w:hAnsi="Arial" w:cs="Arial"/>
          <w:vanish/>
          <w:color w:val="000000"/>
          <w:sz w:val="20"/>
          <w:szCs w:val="20"/>
        </w:rPr>
        <w:br/>
      </w:r>
      <w:hyperlink r:id="rId5" w:history="1">
        <w:r w:rsidRPr="00D35765">
          <w:rPr>
            <w:rFonts w:ascii="Arial" w:eastAsia="Times New Roman" w:hAnsi="Arial" w:cs="Arial"/>
            <w:vanish/>
            <w:color w:val="0000FF"/>
            <w:sz w:val="20"/>
            <w:u w:val="single"/>
          </w:rPr>
          <w:t>&lt;&lt; First</w:t>
        </w:r>
      </w:hyperlink>
      <w:r w:rsidRPr="00D35765">
        <w:rPr>
          <w:rFonts w:ascii="Arial" w:eastAsia="Times New Roman" w:hAnsi="Arial" w:cs="Arial"/>
          <w:vanish/>
          <w:color w:val="000000"/>
          <w:sz w:val="20"/>
          <w:szCs w:val="20"/>
        </w:rPr>
        <w:t xml:space="preserve"> </w:t>
      </w:r>
      <w:hyperlink r:id="rId6" w:history="1">
        <w:r w:rsidRPr="00D35765">
          <w:rPr>
            <w:rFonts w:ascii="Arial" w:eastAsia="Times New Roman" w:hAnsi="Arial" w:cs="Arial"/>
            <w:vanish/>
            <w:color w:val="999999"/>
            <w:sz w:val="20"/>
          </w:rPr>
          <w:t>&lt; Previous</w:t>
        </w:r>
      </w:hyperlink>
      <w:r w:rsidRPr="00D35765">
        <w:rPr>
          <w:rFonts w:ascii="Arial" w:eastAsia="Times New Roman" w:hAnsi="Arial" w:cs="Arial"/>
          <w:vanish/>
          <w:color w:val="000000"/>
          <w:sz w:val="20"/>
          <w:szCs w:val="20"/>
        </w:rPr>
        <w:t xml:space="preserve">    </w:t>
      </w:r>
      <w:hyperlink r:id="rId7" w:history="1">
        <w:r w:rsidRPr="00D35765">
          <w:rPr>
            <w:rFonts w:ascii="Arial" w:eastAsia="Times New Roman" w:hAnsi="Arial" w:cs="Arial"/>
            <w:vanish/>
            <w:color w:val="999999"/>
            <w:sz w:val="20"/>
          </w:rPr>
          <w:t>Next &gt;</w:t>
        </w:r>
      </w:hyperlink>
      <w:r w:rsidRPr="00D35765">
        <w:rPr>
          <w:rFonts w:ascii="Arial" w:eastAsia="Times New Roman" w:hAnsi="Arial" w:cs="Arial"/>
          <w:vanish/>
          <w:color w:val="000000"/>
          <w:sz w:val="20"/>
          <w:szCs w:val="20"/>
        </w:rPr>
        <w:t xml:space="preserve"> </w:t>
      </w:r>
      <w:hyperlink r:id="rId8" w:history="1">
        <w:r w:rsidRPr="00D35765">
          <w:rPr>
            <w:rFonts w:ascii="Arial" w:eastAsia="Times New Roman" w:hAnsi="Arial" w:cs="Arial"/>
            <w:vanish/>
            <w:color w:val="999999"/>
            <w:sz w:val="20"/>
          </w:rPr>
          <w:t>Last &gt;&gt;</w:t>
        </w:r>
      </w:hyperlink>
      <w:r w:rsidRPr="00D35765">
        <w:rPr>
          <w:rFonts w:ascii="Arial" w:eastAsia="Times New Roman" w:hAnsi="Arial" w:cs="Arial"/>
          <w:vanish/>
          <w:color w:val="000000"/>
          <w:sz w:val="20"/>
          <w:szCs w:val="20"/>
        </w:rPr>
        <w:t xml:space="preserve"> </w:t>
      </w:r>
    </w:p>
    <w:p w:rsidR="00BC1CB7" w:rsidRDefault="00D35765" w:rsidP="00D35765"/>
    <w:sectPr w:rsidR="00BC1CB7" w:rsidSect="0033739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F73102"/>
    <w:rsid w:val="00337394"/>
    <w:rsid w:val="004F23B8"/>
    <w:rsid w:val="008F252A"/>
    <w:rsid w:val="00D35765"/>
    <w:rsid w:val="00E423D0"/>
    <w:rsid w:val="00F731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739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F73102"/>
    <w:rPr>
      <w:b/>
      <w:bCs/>
    </w:rPr>
  </w:style>
  <w:style w:type="character" w:styleId="Hyperlink">
    <w:name w:val="Hyperlink"/>
    <w:basedOn w:val="DefaultParagraphFont"/>
    <w:uiPriority w:val="99"/>
    <w:semiHidden/>
    <w:unhideWhenUsed/>
    <w:rsid w:val="00D35765"/>
    <w:rPr>
      <w:color w:val="0000FF"/>
      <w:u w:val="single"/>
    </w:rPr>
  </w:style>
</w:styles>
</file>

<file path=word/webSettings.xml><?xml version="1.0" encoding="utf-8"?>
<w:webSettings xmlns:r="http://schemas.openxmlformats.org/officeDocument/2006/relationships" xmlns:w="http://schemas.openxmlformats.org/wordprocessingml/2006/main">
  <w:divs>
    <w:div w:id="2112509724">
      <w:bodyDiv w:val="1"/>
      <w:marLeft w:val="0"/>
      <w:marRight w:val="0"/>
      <w:marTop w:val="0"/>
      <w:marBottom w:val="0"/>
      <w:divBdr>
        <w:top w:val="none" w:sz="0" w:space="0" w:color="auto"/>
        <w:left w:val="none" w:sz="0" w:space="0" w:color="auto"/>
        <w:bottom w:val="none" w:sz="0" w:space="0" w:color="auto"/>
        <w:right w:val="none" w:sz="0" w:space="0" w:color="auto"/>
      </w:divBdr>
      <w:divsChild>
        <w:div w:id="1333030476">
          <w:marLeft w:val="2187"/>
          <w:marRight w:val="109"/>
          <w:marTop w:val="0"/>
          <w:marBottom w:val="0"/>
          <w:divBdr>
            <w:top w:val="none" w:sz="0" w:space="0" w:color="auto"/>
            <w:left w:val="none" w:sz="0" w:space="0" w:color="auto"/>
            <w:bottom w:val="none" w:sz="0" w:space="0" w:color="auto"/>
            <w:right w:val="none" w:sz="0" w:space="0" w:color="auto"/>
          </w:divBdr>
          <w:divsChild>
            <w:div w:id="1818304973">
              <w:marLeft w:val="0"/>
              <w:marRight w:val="0"/>
              <w:marTop w:val="0"/>
              <w:marBottom w:val="0"/>
              <w:divBdr>
                <w:top w:val="none" w:sz="0" w:space="0" w:color="auto"/>
                <w:left w:val="none" w:sz="0" w:space="0" w:color="auto"/>
                <w:bottom w:val="none" w:sz="0" w:space="0" w:color="auto"/>
                <w:right w:val="none" w:sz="0" w:space="0" w:color="auto"/>
              </w:divBdr>
              <w:divsChild>
                <w:div w:id="575018352">
                  <w:marLeft w:val="0"/>
                  <w:marRight w:val="0"/>
                  <w:marTop w:val="0"/>
                  <w:marBottom w:val="0"/>
                  <w:divBdr>
                    <w:top w:val="none" w:sz="0" w:space="0" w:color="auto"/>
                    <w:left w:val="none" w:sz="0" w:space="0" w:color="auto"/>
                    <w:bottom w:val="none" w:sz="0" w:space="0" w:color="auto"/>
                    <w:right w:val="none" w:sz="0" w:space="0" w:color="auto"/>
                  </w:divBdr>
                  <w:divsChild>
                    <w:div w:id="2091581477">
                      <w:marLeft w:val="0"/>
                      <w:marRight w:val="0"/>
                      <w:marTop w:val="0"/>
                      <w:marBottom w:val="0"/>
                      <w:divBdr>
                        <w:top w:val="none" w:sz="0" w:space="0" w:color="auto"/>
                        <w:left w:val="none" w:sz="0" w:space="0" w:color="auto"/>
                        <w:bottom w:val="none" w:sz="0" w:space="0" w:color="auto"/>
                        <w:right w:val="none" w:sz="0" w:space="0" w:color="auto"/>
                      </w:divBdr>
                      <w:divsChild>
                        <w:div w:id="685404937">
                          <w:marLeft w:val="0"/>
                          <w:marRight w:val="0"/>
                          <w:marTop w:val="0"/>
                          <w:marBottom w:val="0"/>
                          <w:divBdr>
                            <w:top w:val="none" w:sz="0" w:space="0" w:color="auto"/>
                            <w:left w:val="none" w:sz="0" w:space="0" w:color="auto"/>
                            <w:bottom w:val="none" w:sz="0" w:space="0" w:color="auto"/>
                            <w:right w:val="none" w:sz="0" w:space="0" w:color="auto"/>
                          </w:divBdr>
                        </w:div>
                        <w:div w:id="1414399647">
                          <w:marLeft w:val="0"/>
                          <w:marRight w:val="0"/>
                          <w:marTop w:val="0"/>
                          <w:marBottom w:val="0"/>
                          <w:divBdr>
                            <w:top w:val="single" w:sz="6" w:space="2" w:color="000000"/>
                            <w:left w:val="single" w:sz="6" w:space="2" w:color="000000"/>
                            <w:bottom w:val="single" w:sz="6" w:space="2" w:color="000000"/>
                            <w:right w:val="single" w:sz="6" w:space="2" w:color="000000"/>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globalthinktank.wikispaces.com/page/diff/-Session+Topics/67139935" TargetMode="External"/><Relationship Id="rId3" Type="http://schemas.openxmlformats.org/officeDocument/2006/relationships/webSettings" Target="webSettings.xml"/><Relationship Id="rId7" Type="http://schemas.openxmlformats.org/officeDocument/2006/relationships/hyperlink" Target="http://globalthinktank.wikispaces.com/page/diff/-Session+Topics/67139935"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globalthinktank.wikispaces.com/page/diff/-Session+Topics/67139935" TargetMode="External"/><Relationship Id="rId5" Type="http://schemas.openxmlformats.org/officeDocument/2006/relationships/hyperlink" Target="http://globalthinktank.wikispaces.com/page/diff/-Session+Topics/67139935" TargetMode="External"/><Relationship Id="rId10" Type="http://schemas.openxmlformats.org/officeDocument/2006/relationships/theme" Target="theme/theme1.xml"/><Relationship Id="rId4" Type="http://schemas.openxmlformats.org/officeDocument/2006/relationships/hyperlink" Target="http://www.stt.org/"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763</Words>
  <Characters>4350</Characters>
  <Application>Microsoft Office Word</Application>
  <DocSecurity>0</DocSecurity>
  <Lines>36</Lines>
  <Paragraphs>10</Paragraphs>
  <ScaleCrop>false</ScaleCrop>
  <Company> </Company>
  <LinksUpToDate>false</LinksUpToDate>
  <CharactersWithSpaces>5103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JPala</dc:creator>
  <cp:keywords/>
  <dc:description/>
  <cp:lastModifiedBy>JPala</cp:lastModifiedBy>
  <cp:revision>2</cp:revision>
  <dcterms:created xsi:type="dcterms:W3CDTF">2009-04-15T19:59:00Z</dcterms:created>
  <dcterms:modified xsi:type="dcterms:W3CDTF">2009-04-15T20:03:00Z</dcterms:modified>
</cp:coreProperties>
</file>